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E36AB" w14:textId="77777777" w:rsidR="00615245" w:rsidRDefault="003C0CB0" w:rsidP="002B734D">
      <w:pPr>
        <w:pStyle w:val="Default"/>
        <w:spacing w:line="360" w:lineRule="auto"/>
        <w:jc w:val="center"/>
        <w:rPr>
          <w:ins w:id="0" w:author="Microsoft" w:date="2023-04-24T10:28:00Z"/>
          <w:b/>
          <w:bCs/>
          <w:sz w:val="32"/>
          <w:szCs w:val="32"/>
        </w:rPr>
      </w:pPr>
      <w:r w:rsidRPr="0028185A">
        <w:rPr>
          <w:rFonts w:hint="eastAsia"/>
          <w:b/>
          <w:bCs/>
          <w:sz w:val="32"/>
          <w:szCs w:val="32"/>
          <w:rPrChange w:id="1" w:author="Microsoft" w:date="2023-04-20T15:19:00Z">
            <w:rPr>
              <w:rFonts w:hint="eastAsia"/>
              <w:b/>
              <w:bCs/>
              <w:sz w:val="36"/>
              <w:szCs w:val="36"/>
            </w:rPr>
          </w:rPrChange>
        </w:rPr>
        <w:t>中国矿业大学</w:t>
      </w:r>
    </w:p>
    <w:p w14:paraId="3DF1028B" w14:textId="1EC7B7AD" w:rsidR="003C0CB0" w:rsidRPr="0028185A" w:rsidRDefault="00995304" w:rsidP="002B734D">
      <w:pPr>
        <w:pStyle w:val="Default"/>
        <w:spacing w:line="360" w:lineRule="auto"/>
        <w:jc w:val="center"/>
        <w:rPr>
          <w:b/>
          <w:bCs/>
          <w:sz w:val="32"/>
          <w:szCs w:val="32"/>
          <w:rPrChange w:id="2" w:author="Microsoft" w:date="2023-04-20T15:19:00Z">
            <w:rPr>
              <w:b/>
              <w:bCs/>
              <w:sz w:val="36"/>
              <w:szCs w:val="36"/>
            </w:rPr>
          </w:rPrChange>
        </w:rPr>
      </w:pPr>
      <w:bookmarkStart w:id="3" w:name="_GoBack"/>
      <w:bookmarkEnd w:id="3"/>
      <w:ins w:id="4" w:author="Microsoft" w:date="2023-04-20T14:32:00Z">
        <w:r w:rsidRPr="0028185A">
          <w:rPr>
            <w:rFonts w:hint="eastAsia"/>
            <w:b/>
            <w:bCs/>
            <w:sz w:val="32"/>
            <w:szCs w:val="32"/>
            <w:rPrChange w:id="5" w:author="Microsoft" w:date="2023-04-20T15:19:00Z">
              <w:rPr>
                <w:rFonts w:hint="eastAsia"/>
                <w:b/>
                <w:bCs/>
                <w:sz w:val="36"/>
                <w:szCs w:val="36"/>
              </w:rPr>
            </w:rPrChange>
          </w:rPr>
          <w:t>材料与物理学院</w:t>
        </w:r>
      </w:ins>
      <w:ins w:id="6" w:author="Microsoft" w:date="2023-04-20T14:40:00Z">
        <w:r w:rsidR="00C04F5A" w:rsidRPr="0028185A">
          <w:rPr>
            <w:rFonts w:hint="eastAsia"/>
            <w:b/>
            <w:bCs/>
            <w:sz w:val="32"/>
            <w:szCs w:val="32"/>
            <w:rPrChange w:id="7" w:author="Microsoft" w:date="2023-04-20T15:19:00Z">
              <w:rPr>
                <w:rFonts w:hint="eastAsia"/>
                <w:b/>
                <w:bCs/>
                <w:sz w:val="36"/>
                <w:szCs w:val="36"/>
              </w:rPr>
            </w:rPrChange>
          </w:rPr>
          <w:t>硕士</w:t>
        </w:r>
      </w:ins>
      <w:r w:rsidR="003C0CB0" w:rsidRPr="0028185A">
        <w:rPr>
          <w:rFonts w:hint="eastAsia"/>
          <w:b/>
          <w:bCs/>
          <w:sz w:val="32"/>
          <w:szCs w:val="32"/>
          <w:rPrChange w:id="8" w:author="Microsoft" w:date="2023-04-20T15:19:00Z">
            <w:rPr>
              <w:rFonts w:hint="eastAsia"/>
              <w:b/>
              <w:bCs/>
              <w:sz w:val="36"/>
              <w:szCs w:val="36"/>
            </w:rPr>
          </w:rPrChange>
        </w:rPr>
        <w:t>研究生申请提前毕业规定</w:t>
      </w:r>
    </w:p>
    <w:p w14:paraId="61FB7393" w14:textId="47F5238A" w:rsidR="003C0CB0" w:rsidRDefault="0091624B" w:rsidP="002B734D">
      <w:pPr>
        <w:pStyle w:val="Default"/>
        <w:spacing w:line="360" w:lineRule="auto"/>
        <w:jc w:val="center"/>
        <w:rPr>
          <w:sz w:val="28"/>
          <w:szCs w:val="28"/>
        </w:rPr>
      </w:pPr>
      <w:r>
        <w:rPr>
          <w:rFonts w:hint="eastAsia"/>
          <w:sz w:val="28"/>
          <w:szCs w:val="28"/>
        </w:rPr>
        <w:t>（</w:t>
      </w:r>
      <w:del w:id="9" w:author="Microsoft" w:date="2023-04-20T14:31:00Z">
        <w:r w:rsidR="003C0CB0" w:rsidDel="00995304">
          <w:rPr>
            <w:sz w:val="28"/>
            <w:szCs w:val="28"/>
          </w:rPr>
          <w:delText>2023</w:delText>
        </w:r>
      </w:del>
      <w:ins w:id="10" w:author="Microsoft" w:date="2023-04-20T14:31:00Z">
        <w:r w:rsidR="00995304">
          <w:rPr>
            <w:sz w:val="28"/>
            <w:szCs w:val="28"/>
          </w:rPr>
          <w:t>2021</w:t>
        </w:r>
      </w:ins>
      <w:r w:rsidR="003C0CB0">
        <w:rPr>
          <w:rFonts w:hint="eastAsia"/>
          <w:sz w:val="28"/>
          <w:szCs w:val="28"/>
        </w:rPr>
        <w:t>年</w:t>
      </w:r>
      <w:r w:rsidR="003C0CB0">
        <w:rPr>
          <w:sz w:val="28"/>
          <w:szCs w:val="28"/>
        </w:rPr>
        <w:t>4</w:t>
      </w:r>
      <w:r w:rsidR="003C0CB0">
        <w:rPr>
          <w:rFonts w:hint="eastAsia"/>
          <w:sz w:val="28"/>
          <w:szCs w:val="28"/>
        </w:rPr>
        <w:t>月修订）</w:t>
      </w:r>
    </w:p>
    <w:p w14:paraId="068DA985" w14:textId="4D82688E" w:rsidR="003C0CB0" w:rsidRPr="002B734D" w:rsidRDefault="003C0CB0" w:rsidP="002B734D">
      <w:pPr>
        <w:pStyle w:val="Default"/>
        <w:spacing w:line="360" w:lineRule="auto"/>
        <w:ind w:firstLineChars="200" w:firstLine="480"/>
        <w:rPr>
          <w:rFonts w:ascii="宋体" w:eastAsia="宋体" w:cs="宋体"/>
        </w:rPr>
      </w:pPr>
      <w:r w:rsidRPr="002B734D">
        <w:rPr>
          <w:rFonts w:ascii="宋体" w:eastAsia="宋体" w:cs="宋体" w:hint="eastAsia"/>
        </w:rPr>
        <w:t>为能更充分地调动和发挥研究生学习的主动性、积极性，体现学分制的精神，</w:t>
      </w:r>
      <w:ins w:id="11" w:author="Microsoft" w:date="2023-04-20T14:33:00Z">
        <w:r w:rsidR="00D20923">
          <w:rPr>
            <w:rFonts w:ascii="宋体" w:eastAsia="宋体" w:cs="宋体" w:hint="eastAsia"/>
          </w:rPr>
          <w:t>材料与物理学院</w:t>
        </w:r>
      </w:ins>
      <w:r w:rsidRPr="002B734D">
        <w:rPr>
          <w:rFonts w:ascii="宋体" w:eastAsia="宋体" w:cs="宋体" w:hint="eastAsia"/>
        </w:rPr>
        <w:t>特对品学兼优的研究生申请提前毕业的有关问题做出如下暂行规定。</w:t>
      </w:r>
      <w:r w:rsidRPr="002B734D">
        <w:rPr>
          <w:rFonts w:ascii="宋体" w:eastAsia="宋体" w:cs="宋体"/>
        </w:rPr>
        <w:t xml:space="preserve"> </w:t>
      </w:r>
    </w:p>
    <w:p w14:paraId="03AD0200" w14:textId="6DE024A3" w:rsidR="003C0CB0" w:rsidRDefault="003C0CB0" w:rsidP="002B734D">
      <w:pPr>
        <w:pStyle w:val="Default"/>
        <w:spacing w:line="360" w:lineRule="auto"/>
        <w:rPr>
          <w:rFonts w:ascii="黑体" w:eastAsia="黑体" w:cs="黑体"/>
          <w:sz w:val="28"/>
          <w:szCs w:val="28"/>
        </w:rPr>
      </w:pPr>
      <w:r>
        <w:rPr>
          <w:rFonts w:ascii="黑体" w:eastAsia="黑体" w:cs="黑体" w:hint="eastAsia"/>
          <w:sz w:val="28"/>
          <w:szCs w:val="28"/>
        </w:rPr>
        <w:t>一、申请条件</w:t>
      </w:r>
      <w:r>
        <w:rPr>
          <w:rFonts w:ascii="黑体" w:eastAsia="黑体" w:cs="黑体"/>
          <w:sz w:val="28"/>
          <w:szCs w:val="28"/>
        </w:rPr>
        <w:t xml:space="preserve"> </w:t>
      </w:r>
    </w:p>
    <w:p w14:paraId="1F3273B2" w14:textId="77777777"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cs="宋体" w:hint="eastAsia"/>
        </w:rPr>
        <w:t>申请提前毕业的研究生自取得学籍起至申请拟毕业学期末必须满</w:t>
      </w:r>
      <w:r w:rsidRPr="002B734D">
        <w:rPr>
          <w:rFonts w:ascii="Times New Roman" w:eastAsia="宋体" w:hAnsi="Times New Roman" w:cs="Times New Roman"/>
        </w:rPr>
        <w:t>2</w:t>
      </w:r>
      <w:r w:rsidRPr="002B734D">
        <w:rPr>
          <w:rFonts w:ascii="宋体" w:eastAsia="宋体" w:hAnsi="Times New Roman" w:cs="宋体" w:hint="eastAsia"/>
        </w:rPr>
        <w:t>年，并满足下列要求：</w:t>
      </w:r>
      <w:r w:rsidRPr="002B734D">
        <w:rPr>
          <w:rFonts w:ascii="宋体" w:eastAsia="宋体" w:hAnsi="Times New Roman" w:cs="宋体"/>
        </w:rPr>
        <w:t xml:space="preserve"> </w:t>
      </w:r>
    </w:p>
    <w:p w14:paraId="6D8D4841" w14:textId="2DBF3023" w:rsidR="003C0CB0" w:rsidRPr="002B734D" w:rsidDel="006C55E6" w:rsidRDefault="003C0CB0" w:rsidP="002B734D">
      <w:pPr>
        <w:pStyle w:val="Default"/>
        <w:spacing w:line="360" w:lineRule="auto"/>
        <w:rPr>
          <w:del w:id="12" w:author="Microsoft" w:date="2023-04-24T09:13:00Z"/>
          <w:rFonts w:ascii="黑体" w:eastAsia="黑体" w:hAnsi="Times New Roman" w:cs="黑体"/>
        </w:rPr>
      </w:pPr>
      <w:del w:id="13" w:author="Microsoft" w:date="2023-04-24T09:13:00Z">
        <w:r w:rsidRPr="002B734D" w:rsidDel="006C55E6">
          <w:rPr>
            <w:rFonts w:ascii="黑体" w:eastAsia="黑体" w:hAnsi="Times New Roman" w:cs="黑体" w:hint="eastAsia"/>
          </w:rPr>
          <w:delText>硕士研究生：</w:delText>
        </w:r>
        <w:r w:rsidRPr="002B734D" w:rsidDel="006C55E6">
          <w:rPr>
            <w:rFonts w:ascii="黑体" w:eastAsia="黑体" w:hAnsi="Times New Roman" w:cs="黑体"/>
          </w:rPr>
          <w:delText xml:space="preserve"> </w:delText>
        </w:r>
      </w:del>
      <w:ins w:id="14" w:author="Microsoft" w:date="2023-04-24T09:13:00Z">
        <w:r w:rsidR="006C55E6">
          <w:rPr>
            <w:rFonts w:ascii="宋体" w:eastAsia="宋体" w:hAnsi="Times New Roman" w:cs="宋体"/>
          </w:rPr>
          <w:t xml:space="preserve">    </w:t>
        </w:r>
      </w:ins>
    </w:p>
    <w:p w14:paraId="6019E896" w14:textId="2B51ABAA" w:rsidR="003C0CB0" w:rsidRPr="002B734D" w:rsidRDefault="003C0CB0">
      <w:pPr>
        <w:pStyle w:val="Default"/>
        <w:spacing w:line="360" w:lineRule="auto"/>
        <w:rPr>
          <w:rFonts w:ascii="宋体" w:eastAsia="宋体" w:hAnsi="Times New Roman" w:cs="宋体"/>
        </w:rPr>
        <w:pPrChange w:id="15" w:author="Microsoft" w:date="2023-04-24T09:13:00Z">
          <w:pPr>
            <w:pStyle w:val="Default"/>
            <w:spacing w:line="360" w:lineRule="auto"/>
            <w:ind w:firstLineChars="200" w:firstLine="480"/>
          </w:pPr>
        </w:pPrChange>
      </w:pPr>
      <w:r w:rsidRPr="002B734D">
        <w:rPr>
          <w:rFonts w:ascii="宋体" w:eastAsia="宋体" w:hAnsi="Times New Roman" w:cs="宋体" w:hint="eastAsia"/>
        </w:rPr>
        <w:t>1．遵纪守法，品行端正。</w:t>
      </w:r>
      <w:r w:rsidRPr="002B734D">
        <w:rPr>
          <w:rFonts w:ascii="宋体" w:eastAsia="宋体" w:hAnsi="Times New Roman" w:cs="宋体"/>
        </w:rPr>
        <w:t xml:space="preserve"> </w:t>
      </w:r>
    </w:p>
    <w:p w14:paraId="5CFCAFD0" w14:textId="3D7B2223"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2．完成本专业培养方案中规定的全部学分要求。</w:t>
      </w:r>
      <w:r w:rsidRPr="002B734D">
        <w:rPr>
          <w:rFonts w:ascii="宋体" w:eastAsia="宋体" w:hAnsi="Times New Roman" w:cs="宋体"/>
        </w:rPr>
        <w:t xml:space="preserve"> </w:t>
      </w:r>
    </w:p>
    <w:p w14:paraId="64F198ED" w14:textId="69C7C911" w:rsidR="003C0CB0" w:rsidRPr="002B734D" w:rsidRDefault="003C0CB0" w:rsidP="002B734D">
      <w:pPr>
        <w:pStyle w:val="Default"/>
        <w:spacing w:line="360" w:lineRule="auto"/>
        <w:ind w:firstLineChars="200" w:firstLine="480"/>
        <w:jc w:val="both"/>
        <w:rPr>
          <w:rFonts w:ascii="宋体" w:eastAsia="宋体" w:hAnsi="Times New Roman" w:cs="宋体"/>
        </w:rPr>
      </w:pPr>
      <w:r w:rsidRPr="002B734D">
        <w:rPr>
          <w:rFonts w:ascii="宋体" w:eastAsia="宋体" w:hAnsi="Times New Roman" w:cs="宋体" w:hint="eastAsia"/>
        </w:rPr>
        <w:t>3．成绩优良，科研素质和创新能力突出，申请人需</w:t>
      </w:r>
      <w:r w:rsidR="00EF6E77" w:rsidRPr="002B734D">
        <w:rPr>
          <w:rFonts w:ascii="宋体" w:eastAsia="宋体" w:hAnsi="Times New Roman" w:cs="宋体" w:hint="eastAsia"/>
        </w:rPr>
        <w:t>在学院凝练的科研方向领域内，</w:t>
      </w:r>
      <w:r w:rsidRPr="002B734D">
        <w:rPr>
          <w:rFonts w:ascii="宋体" w:eastAsia="宋体" w:hAnsi="Times New Roman" w:cs="宋体" w:hint="eastAsia"/>
        </w:rPr>
        <w:t>以第一作者身份并以中国矿业大学为第一完成单位</w:t>
      </w:r>
      <w:r w:rsidR="00EF6E77" w:rsidRPr="002B734D">
        <w:rPr>
          <w:rFonts w:ascii="宋体" w:eastAsia="宋体" w:hAnsi="Times New Roman" w:cs="宋体" w:hint="eastAsia"/>
        </w:rPr>
        <w:t>，</w:t>
      </w:r>
      <w:r w:rsidRPr="002B734D">
        <w:rPr>
          <w:rFonts w:ascii="宋体" w:eastAsia="宋体" w:hAnsi="Times New Roman" w:cs="宋体" w:hint="eastAsia"/>
        </w:rPr>
        <w:t>在S</w:t>
      </w:r>
      <w:r w:rsidRPr="002B734D">
        <w:rPr>
          <w:rFonts w:ascii="宋体" w:eastAsia="宋体" w:hAnsi="Times New Roman" w:cs="宋体"/>
        </w:rPr>
        <w:t>CI</w:t>
      </w:r>
      <w:r w:rsidRPr="002B734D">
        <w:rPr>
          <w:rFonts w:ascii="宋体" w:eastAsia="宋体" w:hAnsi="Times New Roman" w:cs="宋体" w:hint="eastAsia"/>
        </w:rPr>
        <w:t>源期刊发表</w:t>
      </w:r>
      <w:r w:rsidRPr="002B734D">
        <w:rPr>
          <w:rFonts w:ascii="Times New Roman" w:eastAsia="宋体" w:hAnsi="Times New Roman" w:cs="Times New Roman"/>
        </w:rPr>
        <w:t>JCR1</w:t>
      </w:r>
      <w:r w:rsidRPr="002B734D">
        <w:rPr>
          <w:rFonts w:ascii="Times New Roman" w:eastAsia="宋体" w:hAnsi="Times New Roman" w:cs="Times New Roman"/>
        </w:rPr>
        <w:t>区</w:t>
      </w:r>
      <w:r w:rsidR="002B734D" w:rsidRPr="002B734D">
        <w:rPr>
          <w:rFonts w:ascii="宋体" w:eastAsia="宋体" w:hAnsi="Times New Roman" w:cs="宋体" w:hint="eastAsia"/>
        </w:rPr>
        <w:t>研究</w:t>
      </w:r>
      <w:r w:rsidR="00E630C5" w:rsidRPr="002B734D">
        <w:rPr>
          <w:rFonts w:ascii="宋体" w:eastAsia="宋体" w:hAnsi="Times New Roman" w:cs="宋体" w:hint="eastAsia"/>
        </w:rPr>
        <w:t>论文</w:t>
      </w:r>
      <w:r w:rsidR="002B734D" w:rsidRPr="002B734D">
        <w:rPr>
          <w:rFonts w:ascii="宋体" w:eastAsia="宋体" w:hAnsi="Times New Roman" w:cs="宋体" w:hint="eastAsia"/>
        </w:rPr>
        <w:t>（非综述）</w:t>
      </w:r>
      <w:r w:rsidRPr="002B734D">
        <w:rPr>
          <w:rFonts w:ascii="宋体" w:eastAsia="宋体" w:hAnsi="Times New Roman" w:cs="宋体" w:hint="eastAsia"/>
        </w:rPr>
        <w:t>2篇</w:t>
      </w:r>
      <w:r w:rsidR="002B734D">
        <w:rPr>
          <w:rFonts w:ascii="宋体" w:eastAsia="宋体" w:hAnsi="Times New Roman" w:cs="宋体" w:hint="eastAsia"/>
        </w:rPr>
        <w:t>；</w:t>
      </w:r>
      <w:r w:rsidRPr="002B734D">
        <w:rPr>
          <w:rFonts w:ascii="宋体" w:eastAsia="宋体" w:hAnsi="Times New Roman" w:cs="宋体" w:hint="eastAsia"/>
        </w:rPr>
        <w:t>或</w:t>
      </w:r>
      <w:r w:rsidR="0091624B" w:rsidRPr="002B734D">
        <w:rPr>
          <w:rFonts w:ascii="宋体" w:eastAsia="宋体" w:hAnsi="Times New Roman" w:cs="宋体" w:hint="eastAsia"/>
        </w:rPr>
        <w:t>以第一作者身份并以中国矿业大学为第一完成单位</w:t>
      </w:r>
      <w:r w:rsidR="00EF6E77" w:rsidRPr="002B734D">
        <w:rPr>
          <w:rFonts w:ascii="宋体" w:eastAsia="宋体" w:hAnsi="Times New Roman" w:cs="宋体" w:hint="eastAsia"/>
        </w:rPr>
        <w:t>在</w:t>
      </w:r>
      <w:r w:rsidR="00EF6E77" w:rsidRPr="002B734D">
        <w:rPr>
          <w:rFonts w:ascii="Times New Roman" w:eastAsia="宋体" w:hAnsi="Times New Roman" w:cs="Times New Roman"/>
        </w:rPr>
        <w:t>Physical Review Letters</w:t>
      </w:r>
      <w:r w:rsidR="00EF6E77" w:rsidRPr="002B734D">
        <w:rPr>
          <w:rFonts w:ascii="Times New Roman" w:eastAsia="宋体" w:hAnsi="Times New Roman" w:cs="Times New Roman"/>
        </w:rPr>
        <w:t>，</w:t>
      </w:r>
      <w:r w:rsidR="00EF6E77" w:rsidRPr="002B734D">
        <w:rPr>
          <w:rFonts w:ascii="Times New Roman" w:eastAsia="宋体" w:hAnsi="Times New Roman" w:cs="Times New Roman"/>
        </w:rPr>
        <w:t>Nature Communications</w:t>
      </w:r>
      <w:r w:rsidR="00EF6E77" w:rsidRPr="002B734D">
        <w:rPr>
          <w:rFonts w:ascii="Times New Roman" w:eastAsia="宋体" w:hAnsi="Times New Roman" w:cs="Times New Roman"/>
        </w:rPr>
        <w:t>，</w:t>
      </w:r>
      <w:r w:rsidR="00EF6E77" w:rsidRPr="00EF6E77">
        <w:rPr>
          <w:rFonts w:ascii="Times New Roman" w:eastAsia="宋体" w:hAnsi="Times New Roman" w:cs="Times New Roman"/>
        </w:rPr>
        <w:t>Advanced Materials</w:t>
      </w:r>
      <w:r w:rsidR="00EF6E77" w:rsidRPr="002B734D">
        <w:rPr>
          <w:rFonts w:ascii="宋体" w:eastAsia="宋体" w:hAnsi="Times New Roman" w:cs="宋体" w:hint="eastAsia"/>
        </w:rPr>
        <w:t>等</w:t>
      </w:r>
      <w:r w:rsidR="002B734D" w:rsidRPr="002B734D">
        <w:rPr>
          <w:rFonts w:ascii="宋体" w:eastAsia="宋体" w:hAnsi="Times New Roman" w:cs="宋体" w:hint="eastAsia"/>
        </w:rPr>
        <w:t>期刊及同级别</w:t>
      </w:r>
      <w:r w:rsidR="00EF6E77" w:rsidRPr="002B734D">
        <w:rPr>
          <w:rFonts w:ascii="宋体" w:eastAsia="宋体" w:hAnsi="Times New Roman" w:cs="宋体" w:hint="eastAsia"/>
        </w:rPr>
        <w:t>顶级期刊</w:t>
      </w:r>
      <w:r w:rsidR="002B734D" w:rsidRPr="002B734D">
        <w:rPr>
          <w:rFonts w:ascii="宋体" w:eastAsia="宋体" w:hAnsi="Times New Roman" w:cs="宋体" w:hint="eastAsia"/>
        </w:rPr>
        <w:t>发表</w:t>
      </w:r>
      <w:r w:rsidR="00E630C5">
        <w:rPr>
          <w:rFonts w:ascii="宋体" w:eastAsia="宋体" w:hAnsi="Times New Roman" w:cs="宋体" w:hint="eastAsia"/>
        </w:rPr>
        <w:t>1</w:t>
      </w:r>
      <w:r w:rsidR="002B734D" w:rsidRPr="002B734D">
        <w:rPr>
          <w:rFonts w:ascii="宋体" w:eastAsia="宋体" w:hAnsi="Times New Roman" w:cs="宋体" w:hint="eastAsia"/>
        </w:rPr>
        <w:t>篇研究论文。</w:t>
      </w:r>
    </w:p>
    <w:p w14:paraId="61EBCDDC" w14:textId="7BD255B3"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4．学位论文初稿完成，导师审定已充分达到硕士学位论文的水平并同意申请提前毕业。</w:t>
      </w:r>
      <w:r w:rsidRPr="002B734D">
        <w:rPr>
          <w:rFonts w:ascii="宋体" w:eastAsia="宋体" w:hAnsi="Times New Roman" w:cs="宋体"/>
        </w:rPr>
        <w:t xml:space="preserve"> </w:t>
      </w:r>
    </w:p>
    <w:p w14:paraId="2E455E3E" w14:textId="0DADB105" w:rsidR="003C0CB0" w:rsidRDefault="00C04F5A" w:rsidP="002B734D">
      <w:pPr>
        <w:pStyle w:val="Default"/>
        <w:spacing w:line="360" w:lineRule="auto"/>
        <w:rPr>
          <w:rFonts w:ascii="黑体" w:eastAsia="黑体" w:hAnsi="Times New Roman" w:cs="黑体"/>
          <w:sz w:val="28"/>
          <w:szCs w:val="28"/>
        </w:rPr>
      </w:pPr>
      <w:ins w:id="16" w:author="Microsoft" w:date="2023-04-20T14:40:00Z">
        <w:r>
          <w:rPr>
            <w:rFonts w:ascii="黑体" w:eastAsia="黑体" w:hAnsi="Times New Roman" w:cs="黑体" w:hint="eastAsia"/>
            <w:sz w:val="28"/>
            <w:szCs w:val="28"/>
          </w:rPr>
          <w:t>二</w:t>
        </w:r>
        <w:r>
          <w:rPr>
            <w:rFonts w:ascii="黑体" w:eastAsia="黑体" w:hAnsi="Times New Roman" w:cs="黑体"/>
            <w:sz w:val="28"/>
            <w:szCs w:val="28"/>
          </w:rPr>
          <w:t>、</w:t>
        </w:r>
      </w:ins>
      <w:r w:rsidR="003C0CB0">
        <w:rPr>
          <w:rFonts w:ascii="黑体" w:eastAsia="黑体" w:hAnsi="Times New Roman" w:cs="黑体" w:hint="eastAsia"/>
          <w:sz w:val="28"/>
          <w:szCs w:val="28"/>
        </w:rPr>
        <w:t>申请时间</w:t>
      </w:r>
      <w:r w:rsidR="003C0CB0">
        <w:rPr>
          <w:rFonts w:ascii="黑体" w:eastAsia="黑体" w:hAnsi="Times New Roman" w:cs="黑体"/>
          <w:sz w:val="28"/>
          <w:szCs w:val="28"/>
        </w:rPr>
        <w:t xml:space="preserve"> </w:t>
      </w:r>
    </w:p>
    <w:p w14:paraId="363D4AE3" w14:textId="0AE1FAC7"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一般于每年的</w:t>
      </w:r>
      <w:r w:rsidRPr="002B734D">
        <w:rPr>
          <w:rFonts w:ascii="Times New Roman" w:eastAsia="宋体" w:hAnsi="Times New Roman" w:cs="Times New Roman"/>
        </w:rPr>
        <w:t>3</w:t>
      </w:r>
      <w:r w:rsidRPr="002B734D">
        <w:rPr>
          <w:rFonts w:ascii="宋体" w:eastAsia="宋体" w:hAnsi="Times New Roman" w:cs="宋体" w:hint="eastAsia"/>
        </w:rPr>
        <w:t>月初或</w:t>
      </w:r>
      <w:r w:rsidRPr="002B734D">
        <w:rPr>
          <w:rFonts w:ascii="Times New Roman" w:eastAsia="宋体" w:hAnsi="Times New Roman" w:cs="Times New Roman"/>
        </w:rPr>
        <w:t>9</w:t>
      </w:r>
      <w:r w:rsidRPr="002B734D">
        <w:rPr>
          <w:rFonts w:ascii="宋体" w:eastAsia="宋体" w:hAnsi="Times New Roman" w:cs="宋体" w:hint="eastAsia"/>
        </w:rPr>
        <w:t>月初向</w:t>
      </w:r>
      <w:del w:id="17" w:author="Microsoft" w:date="2023-04-20T15:27:00Z">
        <w:r w:rsidRPr="002B734D" w:rsidDel="00525266">
          <w:rPr>
            <w:rFonts w:ascii="宋体" w:eastAsia="宋体" w:hAnsi="Times New Roman" w:cs="宋体" w:hint="eastAsia"/>
          </w:rPr>
          <w:delText>研究生院</w:delText>
        </w:r>
      </w:del>
      <w:ins w:id="18" w:author="Microsoft" w:date="2023-04-20T15:27:00Z">
        <w:r w:rsidR="00525266">
          <w:rPr>
            <w:rFonts w:ascii="宋体" w:eastAsia="宋体" w:hAnsi="Times New Roman" w:cs="宋体" w:hint="eastAsia"/>
          </w:rPr>
          <w:t>学院研究生</w:t>
        </w:r>
        <w:r w:rsidR="00525266">
          <w:rPr>
            <w:rFonts w:ascii="宋体" w:eastAsia="宋体" w:hAnsi="Times New Roman" w:cs="宋体"/>
          </w:rPr>
          <w:t>办公室</w:t>
        </w:r>
      </w:ins>
      <w:r w:rsidRPr="002B734D">
        <w:rPr>
          <w:rFonts w:ascii="宋体" w:eastAsia="宋体" w:hAnsi="Times New Roman" w:cs="宋体" w:hint="eastAsia"/>
        </w:rPr>
        <w:t>提出申请。</w:t>
      </w:r>
      <w:r w:rsidRPr="002B734D">
        <w:rPr>
          <w:rFonts w:ascii="宋体" w:eastAsia="宋体" w:hAnsi="Times New Roman" w:cs="宋体"/>
        </w:rPr>
        <w:t xml:space="preserve"> </w:t>
      </w:r>
    </w:p>
    <w:p w14:paraId="686EC28D" w14:textId="38287E81" w:rsidR="003C0CB0" w:rsidRDefault="00C04F5A" w:rsidP="002B734D">
      <w:pPr>
        <w:pStyle w:val="Default"/>
        <w:spacing w:line="360" w:lineRule="auto"/>
        <w:rPr>
          <w:rFonts w:ascii="黑体" w:eastAsia="黑体" w:hAnsi="Times New Roman" w:cs="黑体"/>
          <w:sz w:val="28"/>
          <w:szCs w:val="28"/>
        </w:rPr>
      </w:pPr>
      <w:ins w:id="19" w:author="Microsoft" w:date="2023-04-20T14:40:00Z">
        <w:r>
          <w:rPr>
            <w:rFonts w:ascii="黑体" w:eastAsia="黑体" w:hAnsi="Times New Roman" w:cs="黑体" w:hint="eastAsia"/>
            <w:sz w:val="28"/>
            <w:szCs w:val="28"/>
          </w:rPr>
          <w:t>三</w:t>
        </w:r>
        <w:r>
          <w:rPr>
            <w:rFonts w:ascii="黑体" w:eastAsia="黑体" w:hAnsi="Times New Roman" w:cs="黑体"/>
            <w:sz w:val="28"/>
            <w:szCs w:val="28"/>
          </w:rPr>
          <w:t>、</w:t>
        </w:r>
      </w:ins>
      <w:r w:rsidR="003C0CB0">
        <w:rPr>
          <w:rFonts w:ascii="黑体" w:eastAsia="黑体" w:hAnsi="Times New Roman" w:cs="黑体" w:hint="eastAsia"/>
          <w:sz w:val="28"/>
          <w:szCs w:val="28"/>
        </w:rPr>
        <w:t>报批程序</w:t>
      </w:r>
      <w:r w:rsidR="003C0CB0">
        <w:rPr>
          <w:rFonts w:ascii="黑体" w:eastAsia="黑体" w:hAnsi="Times New Roman" w:cs="黑体"/>
          <w:sz w:val="28"/>
          <w:szCs w:val="28"/>
        </w:rPr>
        <w:t xml:space="preserve"> </w:t>
      </w:r>
    </w:p>
    <w:p w14:paraId="7C2A7E20" w14:textId="47D851B1"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1．达到上述标准拟申请提前毕业的研究生，需通过</w:t>
      </w:r>
      <w:r w:rsidR="002B734D" w:rsidRPr="002B734D">
        <w:rPr>
          <w:rFonts w:ascii="宋体" w:eastAsia="宋体" w:hAnsi="Times New Roman" w:cs="宋体" w:hint="eastAsia"/>
        </w:rPr>
        <w:t>“</w:t>
      </w:r>
      <w:r w:rsidRPr="002B734D">
        <w:rPr>
          <w:rFonts w:ascii="宋体" w:eastAsia="宋体" w:hAnsi="Times New Roman" w:cs="宋体" w:hint="eastAsia"/>
        </w:rPr>
        <w:t>研究生培养管理信息系统</w:t>
      </w:r>
      <w:r w:rsidR="002B734D" w:rsidRPr="002B734D">
        <w:rPr>
          <w:rFonts w:ascii="宋体" w:eastAsia="宋体" w:hAnsi="Times New Roman" w:cs="宋体" w:hint="eastAsia"/>
        </w:rPr>
        <w:t>”</w:t>
      </w:r>
      <w:r w:rsidRPr="002B734D">
        <w:rPr>
          <w:rFonts w:ascii="宋体" w:eastAsia="宋体" w:hAnsi="Times New Roman" w:cs="宋体" w:hint="eastAsia"/>
        </w:rPr>
        <w:t>填写</w:t>
      </w:r>
      <w:r w:rsidR="002B734D" w:rsidRPr="002B734D">
        <w:rPr>
          <w:rFonts w:ascii="宋体" w:eastAsia="宋体" w:hAnsi="Times New Roman" w:cs="宋体" w:hint="eastAsia"/>
        </w:rPr>
        <w:t>“</w:t>
      </w:r>
      <w:r w:rsidRPr="002B734D">
        <w:rPr>
          <w:rFonts w:ascii="宋体" w:eastAsia="宋体" w:hAnsi="Times New Roman" w:cs="宋体" w:hint="eastAsia"/>
        </w:rPr>
        <w:t>提前毕业申请</w:t>
      </w:r>
      <w:r w:rsidR="002B734D" w:rsidRPr="002B734D">
        <w:rPr>
          <w:rFonts w:ascii="宋体" w:eastAsia="宋体" w:hAnsi="Times New Roman" w:cs="宋体" w:hint="eastAsia"/>
        </w:rPr>
        <w:t>”</w:t>
      </w:r>
      <w:r w:rsidRPr="002B734D">
        <w:rPr>
          <w:rFonts w:ascii="宋体" w:eastAsia="宋体" w:hAnsi="Times New Roman" w:cs="宋体" w:hint="eastAsia"/>
        </w:rPr>
        <w:t>。</w:t>
      </w:r>
      <w:r w:rsidRPr="002B734D">
        <w:rPr>
          <w:rFonts w:ascii="宋体" w:eastAsia="宋体" w:hAnsi="Times New Roman" w:cs="宋体"/>
        </w:rPr>
        <w:t xml:space="preserve"> </w:t>
      </w:r>
    </w:p>
    <w:p w14:paraId="71CF5347" w14:textId="12F4A09A"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研究生要对自己入学后的政治表现、思想品德、业务学习、科研训练、创新能力及毕业论文等环节进行全面总结，并在系统中写明申请提前毕业的具体依据及希望提前毕业的时间（一年或者半年），然后将系统生成的申请表及相关的材料交导师和</w:t>
      </w:r>
      <w:del w:id="20" w:author="Microsoft" w:date="2023-04-20T14:34:00Z">
        <w:r w:rsidRPr="002B734D" w:rsidDel="00D20923">
          <w:rPr>
            <w:rFonts w:ascii="宋体" w:eastAsia="宋体" w:hAnsi="Times New Roman" w:cs="宋体" w:hint="eastAsia"/>
          </w:rPr>
          <w:delText>所在二级培养单位</w:delText>
        </w:r>
      </w:del>
      <w:ins w:id="21" w:author="Microsoft" w:date="2023-04-20T14:34:00Z">
        <w:r w:rsidR="00D20923">
          <w:rPr>
            <w:rFonts w:ascii="宋体" w:eastAsia="宋体" w:hAnsi="Times New Roman" w:cs="宋体" w:hint="eastAsia"/>
          </w:rPr>
          <w:t>学院研究生</w:t>
        </w:r>
        <w:r w:rsidR="00D20923">
          <w:rPr>
            <w:rFonts w:ascii="宋体" w:eastAsia="宋体" w:hAnsi="Times New Roman" w:cs="宋体"/>
          </w:rPr>
          <w:t>办公室</w:t>
        </w:r>
      </w:ins>
      <w:r w:rsidRPr="002B734D">
        <w:rPr>
          <w:rFonts w:ascii="宋体" w:eastAsia="宋体" w:hAnsi="Times New Roman" w:cs="宋体" w:hint="eastAsia"/>
        </w:rPr>
        <w:t>审核，</w:t>
      </w:r>
      <w:ins w:id="22" w:author="Microsoft" w:date="2023-04-20T14:34:00Z">
        <w:r w:rsidR="00D20923">
          <w:rPr>
            <w:rFonts w:ascii="宋体" w:eastAsia="宋体" w:hAnsi="Times New Roman" w:cs="宋体" w:hint="eastAsia"/>
          </w:rPr>
          <w:t>由</w:t>
        </w:r>
        <w:r w:rsidR="00D20923">
          <w:rPr>
            <w:rFonts w:ascii="宋体" w:eastAsia="宋体" w:hAnsi="Times New Roman" w:cs="宋体"/>
          </w:rPr>
          <w:t>学院</w:t>
        </w:r>
      </w:ins>
      <w:r w:rsidRPr="002B734D">
        <w:rPr>
          <w:rFonts w:ascii="宋体" w:eastAsia="宋体" w:hAnsi="Times New Roman" w:cs="宋体" w:hint="eastAsia"/>
        </w:rPr>
        <w:t>按规定时间上报研究生院。</w:t>
      </w:r>
      <w:r w:rsidRPr="002B734D">
        <w:rPr>
          <w:rFonts w:ascii="宋体" w:eastAsia="宋体" w:hAnsi="Times New Roman" w:cs="宋体"/>
        </w:rPr>
        <w:t xml:space="preserve"> </w:t>
      </w:r>
    </w:p>
    <w:p w14:paraId="39BACD52" w14:textId="2E57237D" w:rsidR="003C0CB0" w:rsidRPr="002B734D" w:rsidRDefault="003C0CB0" w:rsidP="002B734D">
      <w:pPr>
        <w:pStyle w:val="Default"/>
        <w:spacing w:line="360" w:lineRule="auto"/>
        <w:ind w:firstLineChars="200" w:firstLine="480"/>
        <w:rPr>
          <w:rFonts w:ascii="宋体" w:eastAsia="宋体" w:hAnsi="Times New Roman" w:cs="宋体"/>
        </w:rPr>
      </w:pPr>
      <w:r w:rsidRPr="002B734D">
        <w:rPr>
          <w:rFonts w:ascii="宋体" w:eastAsia="宋体" w:hAnsi="Times New Roman" w:cs="宋体" w:hint="eastAsia"/>
        </w:rPr>
        <w:t>2．为确保质量，</w:t>
      </w:r>
      <w:del w:id="23" w:author="Microsoft" w:date="2023-04-20T14:34:00Z">
        <w:r w:rsidRPr="002B734D" w:rsidDel="00D20923">
          <w:rPr>
            <w:rFonts w:ascii="宋体" w:eastAsia="宋体" w:hAnsi="Times New Roman" w:cs="宋体" w:hint="eastAsia"/>
          </w:rPr>
          <w:delText>研究生院</w:delText>
        </w:r>
      </w:del>
      <w:ins w:id="24" w:author="Microsoft" w:date="2023-04-20T14:34:00Z">
        <w:r w:rsidR="00D20923">
          <w:rPr>
            <w:rFonts w:ascii="宋体" w:eastAsia="宋体" w:hAnsi="Times New Roman" w:cs="宋体" w:hint="eastAsia"/>
          </w:rPr>
          <w:t>学院研究生</w:t>
        </w:r>
        <w:r w:rsidR="00D20923">
          <w:rPr>
            <w:rFonts w:ascii="宋体" w:eastAsia="宋体" w:hAnsi="Times New Roman" w:cs="宋体"/>
          </w:rPr>
          <w:t>办公室</w:t>
        </w:r>
      </w:ins>
      <w:r w:rsidRPr="002B734D">
        <w:rPr>
          <w:rFonts w:ascii="宋体" w:eastAsia="宋体" w:hAnsi="Times New Roman" w:cs="宋体" w:hint="eastAsia"/>
        </w:rPr>
        <w:t>对申请者的课程成绩</w:t>
      </w:r>
      <w:ins w:id="25" w:author="Microsoft" w:date="2023-04-20T15:18:00Z">
        <w:r w:rsidR="00660BAD" w:rsidRPr="002B734D">
          <w:rPr>
            <w:rFonts w:ascii="宋体" w:eastAsia="宋体" w:hAnsi="Times New Roman" w:cs="宋体" w:hint="eastAsia"/>
          </w:rPr>
          <w:t>进行审核</w:t>
        </w:r>
        <w:r w:rsidR="00660BAD">
          <w:rPr>
            <w:rFonts w:ascii="宋体" w:eastAsia="宋体" w:hAnsi="Times New Roman" w:cs="宋体" w:hint="eastAsia"/>
          </w:rPr>
          <w:t>，</w:t>
        </w:r>
      </w:ins>
      <w:del w:id="26" w:author="Microsoft" w:date="2023-04-20T15:18:00Z">
        <w:r w:rsidRPr="002B734D" w:rsidDel="00660BAD">
          <w:rPr>
            <w:rFonts w:ascii="宋体" w:eastAsia="宋体" w:hAnsi="Times New Roman" w:cs="宋体" w:hint="eastAsia"/>
          </w:rPr>
          <w:delText>、</w:delText>
        </w:r>
      </w:del>
      <w:ins w:id="27" w:author="Microsoft" w:date="2023-04-20T15:17:00Z">
        <w:r w:rsidR="00660BAD">
          <w:rPr>
            <w:rFonts w:ascii="宋体" w:eastAsia="宋体" w:hAnsi="Times New Roman" w:cs="宋体" w:hint="eastAsia"/>
          </w:rPr>
          <w:t>导师</w:t>
        </w:r>
        <w:r w:rsidR="00660BAD">
          <w:rPr>
            <w:rFonts w:ascii="宋体" w:eastAsia="宋体" w:hAnsi="Times New Roman" w:cs="宋体"/>
          </w:rPr>
          <w:t>对</w:t>
        </w:r>
      </w:ins>
      <w:r w:rsidRPr="002B734D">
        <w:rPr>
          <w:rFonts w:ascii="宋体" w:eastAsia="宋体" w:hAnsi="Times New Roman" w:cs="宋体" w:hint="eastAsia"/>
        </w:rPr>
        <w:t>毕业论文</w:t>
      </w:r>
      <w:del w:id="28" w:author="Microsoft" w:date="2023-04-20T14:59:00Z">
        <w:r w:rsidRPr="002B734D" w:rsidDel="008A5913">
          <w:rPr>
            <w:rFonts w:ascii="宋体" w:eastAsia="宋体" w:hAnsi="Times New Roman" w:cs="宋体" w:hint="eastAsia"/>
          </w:rPr>
          <w:delText>质量</w:delText>
        </w:r>
      </w:del>
      <w:ins w:id="29" w:author="Microsoft" w:date="2023-04-20T14:59:00Z">
        <w:r w:rsidR="008A5913">
          <w:rPr>
            <w:rFonts w:ascii="宋体" w:eastAsia="宋体" w:hAnsi="Times New Roman" w:cs="宋体" w:hint="eastAsia"/>
          </w:rPr>
          <w:t>格式</w:t>
        </w:r>
      </w:ins>
      <w:ins w:id="30" w:author="Microsoft" w:date="2023-04-20T15:18:00Z">
        <w:r w:rsidR="00660BAD">
          <w:rPr>
            <w:rFonts w:ascii="宋体" w:eastAsia="宋体" w:hAnsi="Times New Roman" w:cs="宋体" w:hint="eastAsia"/>
          </w:rPr>
          <w:t>及</w:t>
        </w:r>
        <w:r w:rsidR="00660BAD">
          <w:rPr>
            <w:rFonts w:ascii="宋体" w:eastAsia="宋体" w:hAnsi="Times New Roman" w:cs="宋体"/>
          </w:rPr>
          <w:t>毕业论文质量</w:t>
        </w:r>
      </w:ins>
      <w:r w:rsidRPr="002B734D">
        <w:rPr>
          <w:rFonts w:ascii="宋体" w:eastAsia="宋体" w:hAnsi="Times New Roman" w:cs="宋体" w:hint="eastAsia"/>
        </w:rPr>
        <w:t>等各方面的情况进行审核，确定是否同意提前毕业。</w:t>
      </w:r>
      <w:r w:rsidRPr="002B734D">
        <w:rPr>
          <w:rFonts w:ascii="宋体" w:eastAsia="宋体" w:hAnsi="Times New Roman" w:cs="宋体"/>
        </w:rPr>
        <w:t xml:space="preserve"> </w:t>
      </w:r>
    </w:p>
    <w:p w14:paraId="4A5B2D6B" w14:textId="55EA9B77" w:rsidR="003C0CB0" w:rsidRPr="002B734D" w:rsidDel="00AA7B6F" w:rsidRDefault="003C0CB0" w:rsidP="002B734D">
      <w:pPr>
        <w:pStyle w:val="Default"/>
        <w:spacing w:line="360" w:lineRule="auto"/>
        <w:ind w:firstLineChars="200" w:firstLine="480"/>
        <w:rPr>
          <w:del w:id="31" w:author="Microsoft" w:date="2023-04-24T08:50:00Z"/>
          <w:rFonts w:ascii="宋体" w:eastAsia="宋体" w:hAnsi="Times New Roman" w:cs="宋体"/>
        </w:rPr>
      </w:pPr>
      <w:del w:id="32" w:author="Microsoft" w:date="2023-04-24T08:50:00Z">
        <w:r w:rsidRPr="002B734D" w:rsidDel="00AA7B6F">
          <w:rPr>
            <w:rFonts w:ascii="Times New Roman" w:eastAsia="宋体" w:hAnsi="Times New Roman" w:cs="Times New Roman"/>
          </w:rPr>
          <w:delText>3</w:delText>
        </w:r>
        <w:r w:rsidRPr="002B734D" w:rsidDel="00AA7B6F">
          <w:rPr>
            <w:rFonts w:ascii="宋体" w:eastAsia="宋体" w:hAnsi="Times New Roman" w:cs="宋体" w:hint="eastAsia"/>
          </w:rPr>
          <w:delText>．研究生院将审核同意提前毕业的研究生名单纳入当年度研究生学历证书电子注册的范围，进行上报。</w:delText>
        </w:r>
        <w:r w:rsidRPr="002B734D" w:rsidDel="00AA7B6F">
          <w:rPr>
            <w:rFonts w:ascii="宋体" w:eastAsia="宋体" w:hAnsi="Times New Roman" w:cs="宋体"/>
          </w:rPr>
          <w:delText xml:space="preserve"> </w:delText>
        </w:r>
      </w:del>
    </w:p>
    <w:p w14:paraId="0652EFEC" w14:textId="68D1BC3D" w:rsidR="003C0CB0" w:rsidRDefault="00C04F5A" w:rsidP="002B734D">
      <w:pPr>
        <w:pStyle w:val="Default"/>
        <w:spacing w:line="360" w:lineRule="auto"/>
        <w:rPr>
          <w:rFonts w:ascii="黑体" w:eastAsia="黑体" w:cs="黑体"/>
          <w:color w:val="auto"/>
          <w:sz w:val="28"/>
          <w:szCs w:val="28"/>
        </w:rPr>
      </w:pPr>
      <w:ins w:id="33" w:author="Microsoft" w:date="2023-04-20T14:41:00Z">
        <w:r>
          <w:rPr>
            <w:rFonts w:ascii="黑体" w:eastAsia="黑体" w:cs="黑体" w:hint="eastAsia"/>
            <w:color w:val="auto"/>
            <w:sz w:val="28"/>
            <w:szCs w:val="28"/>
          </w:rPr>
          <w:t>四</w:t>
        </w:r>
        <w:r>
          <w:rPr>
            <w:rFonts w:ascii="黑体" w:eastAsia="黑体" w:cs="黑体"/>
            <w:color w:val="auto"/>
            <w:sz w:val="28"/>
            <w:szCs w:val="28"/>
          </w:rPr>
          <w:t>、</w:t>
        </w:r>
      </w:ins>
      <w:r w:rsidR="003C0CB0">
        <w:rPr>
          <w:rFonts w:ascii="黑体" w:eastAsia="黑体" w:cs="黑体" w:hint="eastAsia"/>
          <w:color w:val="auto"/>
          <w:sz w:val="28"/>
          <w:szCs w:val="28"/>
        </w:rPr>
        <w:t>其他规定</w:t>
      </w:r>
      <w:r w:rsidR="003C0CB0">
        <w:rPr>
          <w:rFonts w:ascii="黑体" w:eastAsia="黑体" w:cs="黑体"/>
          <w:color w:val="auto"/>
          <w:sz w:val="28"/>
          <w:szCs w:val="28"/>
        </w:rPr>
        <w:t xml:space="preserve"> </w:t>
      </w:r>
    </w:p>
    <w:p w14:paraId="302E2B0B" w14:textId="68FE78A7" w:rsidR="007B7E4C" w:rsidRPr="005E3EDA" w:rsidRDefault="003C0CB0" w:rsidP="007B7E4C">
      <w:pPr>
        <w:pStyle w:val="Default"/>
        <w:spacing w:line="360" w:lineRule="auto"/>
        <w:ind w:firstLineChars="200" w:firstLine="480"/>
        <w:jc w:val="both"/>
        <w:rPr>
          <w:rFonts w:ascii="宋体" w:eastAsia="宋体" w:hAnsi="Times New Roman" w:cs="宋体"/>
          <w:color w:val="auto"/>
        </w:rPr>
      </w:pPr>
      <w:r w:rsidRPr="002B734D">
        <w:rPr>
          <w:rFonts w:ascii="宋体" w:eastAsia="宋体" w:cs="宋体" w:hint="eastAsia"/>
          <w:color w:val="auto"/>
        </w:rPr>
        <w:t>1</w:t>
      </w:r>
      <w:r w:rsidRPr="002B734D">
        <w:rPr>
          <w:rFonts w:ascii="宋体" w:eastAsia="宋体" w:hAnsi="Times New Roman" w:cs="宋体" w:hint="eastAsia"/>
        </w:rPr>
        <w:t>．</w:t>
      </w:r>
      <w:r w:rsidRPr="002B734D">
        <w:rPr>
          <w:rFonts w:ascii="宋体" w:eastAsia="宋体" w:cs="宋体" w:hint="eastAsia"/>
          <w:color w:val="auto"/>
        </w:rPr>
        <w:t>本规定自</w:t>
      </w:r>
      <w:r w:rsidRPr="002B734D">
        <w:rPr>
          <w:rFonts w:ascii="Times New Roman" w:eastAsia="宋体" w:hAnsi="Times New Roman" w:cs="Times New Roman"/>
          <w:color w:val="auto"/>
        </w:rPr>
        <w:t>202</w:t>
      </w:r>
      <w:ins w:id="34" w:author="Microsoft" w:date="2023-04-20T14:32:00Z">
        <w:r w:rsidR="00995304">
          <w:rPr>
            <w:rFonts w:ascii="Times New Roman" w:eastAsia="宋体" w:hAnsi="Times New Roman" w:cs="Times New Roman"/>
            <w:color w:val="auto"/>
          </w:rPr>
          <w:t>0</w:t>
        </w:r>
      </w:ins>
      <w:del w:id="35" w:author="Microsoft" w:date="2023-04-20T14:32:00Z">
        <w:r w:rsidRPr="002B734D" w:rsidDel="00995304">
          <w:rPr>
            <w:rFonts w:ascii="Times New Roman" w:eastAsia="宋体" w:hAnsi="Times New Roman" w:cs="Times New Roman"/>
            <w:color w:val="auto"/>
          </w:rPr>
          <w:delText>1</w:delText>
        </w:r>
      </w:del>
      <w:r w:rsidRPr="002B734D">
        <w:rPr>
          <w:rFonts w:ascii="宋体" w:eastAsia="宋体" w:hAnsi="Times New Roman" w:cs="宋体" w:hint="eastAsia"/>
          <w:color w:val="auto"/>
        </w:rPr>
        <w:t>级研究生开</w:t>
      </w:r>
      <w:r w:rsidRPr="005E3EDA">
        <w:rPr>
          <w:rFonts w:ascii="Times New Roman" w:eastAsia="宋体" w:hAnsi="Times New Roman" w:cs="Times New Roman" w:hint="eastAsia"/>
          <w:color w:val="auto"/>
        </w:rPr>
        <w:t>始实行，</w:t>
      </w:r>
      <w:r w:rsidR="008A0809" w:rsidRPr="005E3EDA">
        <w:rPr>
          <w:rFonts w:ascii="宋体" w:eastAsia="宋体" w:hAnsi="Times New Roman" w:cs="宋体" w:hint="eastAsia"/>
          <w:color w:val="auto"/>
        </w:rPr>
        <w:t>适用于</w:t>
      </w:r>
      <w:r w:rsidR="005E3EDA">
        <w:rPr>
          <w:rFonts w:ascii="宋体" w:eastAsia="宋体" w:hAnsi="Times New Roman" w:cs="宋体" w:hint="eastAsia"/>
          <w:color w:val="auto"/>
        </w:rPr>
        <w:t>材料与物理学院</w:t>
      </w:r>
      <w:r w:rsidR="008A0809" w:rsidRPr="005E3EDA">
        <w:rPr>
          <w:rFonts w:ascii="宋体" w:eastAsia="宋体" w:hAnsi="Times New Roman" w:cs="宋体" w:hint="eastAsia"/>
          <w:color w:val="auto"/>
        </w:rPr>
        <w:t>硕士</w:t>
      </w:r>
      <w:r w:rsidR="005E3EDA">
        <w:rPr>
          <w:rFonts w:ascii="宋体" w:eastAsia="宋体" w:hAnsi="Times New Roman" w:cs="宋体" w:hint="eastAsia"/>
          <w:color w:val="auto"/>
        </w:rPr>
        <w:t>研究生</w:t>
      </w:r>
      <w:r w:rsidR="008A0809" w:rsidRPr="005E3EDA">
        <w:rPr>
          <w:rFonts w:ascii="宋体" w:eastAsia="宋体" w:hAnsi="Times New Roman" w:cs="宋体" w:hint="eastAsia"/>
          <w:color w:val="auto"/>
        </w:rPr>
        <w:t>。</w:t>
      </w:r>
    </w:p>
    <w:p w14:paraId="45C5A9E8" w14:textId="1AA68183" w:rsidR="008A0809" w:rsidRDefault="007B7E4C" w:rsidP="002B734D">
      <w:pPr>
        <w:pStyle w:val="Default"/>
        <w:spacing w:line="360" w:lineRule="auto"/>
        <w:ind w:firstLineChars="200" w:firstLine="480"/>
        <w:jc w:val="both"/>
        <w:rPr>
          <w:ins w:id="36" w:author="Microsoft" w:date="2023-04-24T09:13:00Z"/>
          <w:rFonts w:ascii="宋体" w:eastAsia="宋体" w:hAnsi="Times New Roman" w:cs="宋体"/>
          <w:color w:val="auto"/>
        </w:rPr>
      </w:pPr>
      <w:r w:rsidRPr="005E3EDA">
        <w:rPr>
          <w:rFonts w:ascii="宋体" w:eastAsia="宋体" w:hAnsi="Times New Roman" w:cs="宋体"/>
          <w:color w:val="auto"/>
        </w:rPr>
        <w:lastRenderedPageBreak/>
        <w:t>2</w:t>
      </w:r>
      <w:r w:rsidR="005E3EDA">
        <w:rPr>
          <w:rFonts w:ascii="宋体" w:eastAsia="宋体" w:hAnsi="Times New Roman" w:cs="宋体" w:hint="eastAsia"/>
          <w:color w:val="auto"/>
        </w:rPr>
        <w:t>．</w:t>
      </w:r>
      <w:r w:rsidR="008A0809" w:rsidRPr="005E3EDA">
        <w:rPr>
          <w:rFonts w:ascii="宋体" w:eastAsia="宋体" w:hAnsi="Times New Roman" w:cs="宋体"/>
          <w:color w:val="auto"/>
        </w:rPr>
        <w:t>本规定由</w:t>
      </w:r>
      <w:r w:rsidR="008A0809" w:rsidRPr="005E3EDA">
        <w:rPr>
          <w:rFonts w:ascii="宋体" w:eastAsia="宋体" w:hAnsi="Times New Roman" w:cs="宋体" w:hint="eastAsia"/>
          <w:color w:val="auto"/>
        </w:rPr>
        <w:t>材料与物理学院教授</w:t>
      </w:r>
      <w:r w:rsidRPr="005E3EDA">
        <w:rPr>
          <w:rFonts w:ascii="宋体" w:eastAsia="宋体" w:hAnsi="Times New Roman" w:cs="宋体" w:hint="eastAsia"/>
          <w:color w:val="auto"/>
        </w:rPr>
        <w:t>（分学位）</w:t>
      </w:r>
      <w:r w:rsidR="008A0809" w:rsidRPr="005E3EDA">
        <w:rPr>
          <w:rFonts w:ascii="宋体" w:eastAsia="宋体" w:hAnsi="Times New Roman" w:cs="宋体" w:hint="eastAsia"/>
          <w:color w:val="auto"/>
        </w:rPr>
        <w:t>委员会通过，经党政联系会议批准后执行，由</w:t>
      </w:r>
      <w:r w:rsidRPr="005E3EDA">
        <w:rPr>
          <w:rFonts w:ascii="宋体" w:eastAsia="宋体" w:hAnsi="Times New Roman" w:cs="宋体" w:hint="eastAsia"/>
          <w:color w:val="auto"/>
        </w:rPr>
        <w:t>材料与物理学院</w:t>
      </w:r>
      <w:ins w:id="37" w:author="Microsoft" w:date="2023-04-20T15:07:00Z">
        <w:r w:rsidR="00C940F0" w:rsidRPr="005E3EDA">
          <w:rPr>
            <w:rFonts w:ascii="宋体" w:eastAsia="宋体" w:hAnsi="Times New Roman" w:cs="宋体" w:hint="eastAsia"/>
            <w:color w:val="auto"/>
          </w:rPr>
          <w:t>教授（分学位）</w:t>
        </w:r>
      </w:ins>
      <w:del w:id="38" w:author="Microsoft" w:date="2023-04-20T15:07:00Z">
        <w:r w:rsidR="008A0809" w:rsidRPr="005E3EDA" w:rsidDel="00C940F0">
          <w:rPr>
            <w:rFonts w:ascii="宋体" w:eastAsia="宋体" w:hAnsi="Times New Roman" w:cs="宋体" w:hint="eastAsia"/>
            <w:color w:val="auto"/>
          </w:rPr>
          <w:delText>分学位</w:delText>
        </w:r>
      </w:del>
      <w:r w:rsidR="008A0809" w:rsidRPr="005E3EDA">
        <w:rPr>
          <w:rFonts w:ascii="宋体" w:eastAsia="宋体" w:hAnsi="Times New Roman" w:cs="宋体" w:hint="eastAsia"/>
          <w:color w:val="auto"/>
        </w:rPr>
        <w:t>委员会负责解释。</w:t>
      </w:r>
    </w:p>
    <w:p w14:paraId="3846BA18" w14:textId="77777777" w:rsidR="006C55E6" w:rsidRDefault="006C55E6">
      <w:pPr>
        <w:pStyle w:val="Default"/>
        <w:spacing w:line="360" w:lineRule="auto"/>
        <w:ind w:firstLineChars="200" w:firstLine="480"/>
        <w:jc w:val="right"/>
        <w:rPr>
          <w:ins w:id="39" w:author="Microsoft" w:date="2023-04-24T09:14:00Z"/>
          <w:rFonts w:ascii="宋体" w:eastAsia="宋体" w:hAnsi="Times New Roman" w:cs="宋体"/>
          <w:color w:val="auto"/>
        </w:rPr>
        <w:pPrChange w:id="40" w:author="Microsoft" w:date="2023-04-24T09:14:00Z">
          <w:pPr>
            <w:pStyle w:val="Default"/>
            <w:spacing w:line="360" w:lineRule="auto"/>
            <w:ind w:firstLineChars="200" w:firstLine="480"/>
            <w:jc w:val="both"/>
          </w:pPr>
        </w:pPrChange>
      </w:pPr>
    </w:p>
    <w:p w14:paraId="00C34D6B" w14:textId="65C7AD0D" w:rsidR="006C55E6" w:rsidRDefault="006C55E6">
      <w:pPr>
        <w:pStyle w:val="Default"/>
        <w:spacing w:line="360" w:lineRule="auto"/>
        <w:ind w:firstLineChars="200" w:firstLine="480"/>
        <w:jc w:val="right"/>
        <w:rPr>
          <w:ins w:id="41" w:author="Microsoft" w:date="2023-04-24T09:13:00Z"/>
          <w:rFonts w:ascii="宋体" w:eastAsia="宋体" w:hAnsi="Times New Roman" w:cs="宋体"/>
          <w:color w:val="auto"/>
        </w:rPr>
        <w:pPrChange w:id="42" w:author="Microsoft" w:date="2023-04-24T09:14:00Z">
          <w:pPr>
            <w:pStyle w:val="Default"/>
            <w:spacing w:line="360" w:lineRule="auto"/>
            <w:ind w:firstLineChars="200" w:firstLine="480"/>
            <w:jc w:val="both"/>
          </w:pPr>
        </w:pPrChange>
      </w:pPr>
      <w:ins w:id="43" w:author="Microsoft" w:date="2023-04-24T09:13:00Z">
        <w:r>
          <w:rPr>
            <w:rFonts w:ascii="宋体" w:eastAsia="宋体" w:hAnsi="Times New Roman" w:cs="宋体" w:hint="eastAsia"/>
            <w:color w:val="auto"/>
          </w:rPr>
          <w:t>材料与物理学院</w:t>
        </w:r>
      </w:ins>
    </w:p>
    <w:p w14:paraId="3F571193" w14:textId="0D573638" w:rsidR="006C55E6" w:rsidRPr="005E3EDA" w:rsidRDefault="006C55E6">
      <w:pPr>
        <w:pStyle w:val="Default"/>
        <w:spacing w:line="360" w:lineRule="auto"/>
        <w:ind w:firstLineChars="200" w:firstLine="480"/>
        <w:jc w:val="right"/>
        <w:rPr>
          <w:rFonts w:ascii="宋体" w:eastAsia="宋体" w:hAnsi="Times New Roman" w:cs="宋体"/>
          <w:color w:val="auto"/>
        </w:rPr>
        <w:pPrChange w:id="44" w:author="Microsoft" w:date="2023-04-24T09:14:00Z">
          <w:pPr>
            <w:pStyle w:val="Default"/>
            <w:spacing w:line="360" w:lineRule="auto"/>
            <w:ind w:firstLineChars="200" w:firstLine="480"/>
            <w:jc w:val="both"/>
          </w:pPr>
        </w:pPrChange>
      </w:pPr>
      <w:ins w:id="45" w:author="Microsoft" w:date="2023-04-24T09:13:00Z">
        <w:r>
          <w:rPr>
            <w:rFonts w:ascii="宋体" w:eastAsia="宋体" w:hAnsi="Times New Roman" w:cs="宋体" w:hint="eastAsia"/>
            <w:color w:val="auto"/>
          </w:rPr>
          <w:t>2023</w:t>
        </w:r>
      </w:ins>
      <w:ins w:id="46" w:author="Microsoft" w:date="2023-04-24T09:14:00Z">
        <w:r>
          <w:rPr>
            <w:rFonts w:ascii="宋体" w:eastAsia="宋体" w:hAnsi="Times New Roman" w:cs="宋体" w:hint="eastAsia"/>
            <w:color w:val="auto"/>
          </w:rPr>
          <w:t>年4月10日</w:t>
        </w:r>
      </w:ins>
    </w:p>
    <w:sectPr w:rsidR="006C55E6" w:rsidRPr="005E3EDA" w:rsidSect="00D42C73">
      <w:pgSz w:w="11906" w:h="17338"/>
      <w:pgMar w:top="1351" w:right="1379" w:bottom="974" w:left="1385"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64D8" w16cex:dateUtc="2023-04-13T03:24:00Z"/>
  <w16cex:commentExtensible w16cex:durableId="27E264EF" w16cex:dateUtc="2023-04-13T0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461617" w16cid:durableId="27E264D8"/>
  <w16cid:commentId w16cid:paraId="57E5C97B" w16cid:durableId="27E264E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193FF" w14:textId="77777777" w:rsidR="008E4F0C" w:rsidRDefault="008E4F0C" w:rsidP="005E3EDA">
      <w:r>
        <w:separator/>
      </w:r>
    </w:p>
  </w:endnote>
  <w:endnote w:type="continuationSeparator" w:id="0">
    <w:p w14:paraId="49EC963B" w14:textId="77777777" w:rsidR="008E4F0C" w:rsidRDefault="008E4F0C" w:rsidP="005E3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6D821" w14:textId="77777777" w:rsidR="008E4F0C" w:rsidRDefault="008E4F0C" w:rsidP="005E3EDA">
      <w:r>
        <w:separator/>
      </w:r>
    </w:p>
  </w:footnote>
  <w:footnote w:type="continuationSeparator" w:id="0">
    <w:p w14:paraId="3054948B" w14:textId="77777777" w:rsidR="008E4F0C" w:rsidRDefault="008E4F0C" w:rsidP="005E3EDA">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w15:presenceInfo w15:providerId="None" w15:userId="Micros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CB0"/>
    <w:rsid w:val="00036641"/>
    <w:rsid w:val="001602E5"/>
    <w:rsid w:val="002165DF"/>
    <w:rsid w:val="002425C1"/>
    <w:rsid w:val="0028185A"/>
    <w:rsid w:val="002B734D"/>
    <w:rsid w:val="003C0CB0"/>
    <w:rsid w:val="00525266"/>
    <w:rsid w:val="005E3EDA"/>
    <w:rsid w:val="005F7AB6"/>
    <w:rsid w:val="00615245"/>
    <w:rsid w:val="00660BAD"/>
    <w:rsid w:val="006C23C1"/>
    <w:rsid w:val="006C55E6"/>
    <w:rsid w:val="007B7E4C"/>
    <w:rsid w:val="008A0809"/>
    <w:rsid w:val="008A5913"/>
    <w:rsid w:val="008E4F0C"/>
    <w:rsid w:val="0091624B"/>
    <w:rsid w:val="009900AB"/>
    <w:rsid w:val="00995304"/>
    <w:rsid w:val="009D215B"/>
    <w:rsid w:val="00AA7B6F"/>
    <w:rsid w:val="00C04F5A"/>
    <w:rsid w:val="00C940F0"/>
    <w:rsid w:val="00D20923"/>
    <w:rsid w:val="00D74D4D"/>
    <w:rsid w:val="00DF2928"/>
    <w:rsid w:val="00E630C5"/>
    <w:rsid w:val="00EA5362"/>
    <w:rsid w:val="00EF6E77"/>
    <w:rsid w:val="00F56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8C76B"/>
  <w15:chartTrackingRefBased/>
  <w15:docId w15:val="{C2032924-8F28-4C39-BF87-319AA69B8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C0CB0"/>
    <w:pPr>
      <w:widowControl w:val="0"/>
      <w:autoSpaceDE w:val="0"/>
      <w:autoSpaceDN w:val="0"/>
      <w:adjustRightInd w:val="0"/>
    </w:pPr>
    <w:rPr>
      <w:rFonts w:ascii="华文楷体" w:eastAsia="华文楷体" w:cs="华文楷体"/>
      <w:color w:val="000000"/>
      <w:kern w:val="0"/>
      <w:sz w:val="24"/>
      <w:szCs w:val="24"/>
    </w:rPr>
  </w:style>
  <w:style w:type="character" w:styleId="a3">
    <w:name w:val="Emphasis"/>
    <w:basedOn w:val="a0"/>
    <w:uiPriority w:val="20"/>
    <w:qFormat/>
    <w:rsid w:val="00EF6E77"/>
    <w:rPr>
      <w:i/>
      <w:iCs/>
    </w:rPr>
  </w:style>
  <w:style w:type="paragraph" w:styleId="a4">
    <w:name w:val="Revision"/>
    <w:hidden/>
    <w:uiPriority w:val="99"/>
    <w:semiHidden/>
    <w:rsid w:val="008A0809"/>
  </w:style>
  <w:style w:type="paragraph" w:customStyle="1" w:styleId="p">
    <w:name w:val="p"/>
    <w:basedOn w:val="a"/>
    <w:rsid w:val="008A0809"/>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5E3ED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E3EDA"/>
    <w:rPr>
      <w:sz w:val="18"/>
      <w:szCs w:val="18"/>
    </w:rPr>
  </w:style>
  <w:style w:type="paragraph" w:styleId="a7">
    <w:name w:val="footer"/>
    <w:basedOn w:val="a"/>
    <w:link w:val="a8"/>
    <w:uiPriority w:val="99"/>
    <w:unhideWhenUsed/>
    <w:rsid w:val="005E3EDA"/>
    <w:pPr>
      <w:tabs>
        <w:tab w:val="center" w:pos="4153"/>
        <w:tab w:val="right" w:pos="8306"/>
      </w:tabs>
      <w:snapToGrid w:val="0"/>
      <w:jc w:val="left"/>
    </w:pPr>
    <w:rPr>
      <w:sz w:val="18"/>
      <w:szCs w:val="18"/>
    </w:rPr>
  </w:style>
  <w:style w:type="character" w:customStyle="1" w:styleId="a8">
    <w:name w:val="页脚 字符"/>
    <w:basedOn w:val="a0"/>
    <w:link w:val="a7"/>
    <w:uiPriority w:val="99"/>
    <w:rsid w:val="005E3EDA"/>
    <w:rPr>
      <w:sz w:val="18"/>
      <w:szCs w:val="18"/>
    </w:rPr>
  </w:style>
  <w:style w:type="character" w:styleId="a9">
    <w:name w:val="annotation reference"/>
    <w:basedOn w:val="a0"/>
    <w:uiPriority w:val="99"/>
    <w:semiHidden/>
    <w:unhideWhenUsed/>
    <w:rsid w:val="005E3EDA"/>
    <w:rPr>
      <w:sz w:val="21"/>
      <w:szCs w:val="21"/>
    </w:rPr>
  </w:style>
  <w:style w:type="paragraph" w:styleId="aa">
    <w:name w:val="annotation text"/>
    <w:basedOn w:val="a"/>
    <w:link w:val="ab"/>
    <w:uiPriority w:val="99"/>
    <w:semiHidden/>
    <w:unhideWhenUsed/>
    <w:rsid w:val="005E3EDA"/>
    <w:pPr>
      <w:jc w:val="left"/>
    </w:pPr>
  </w:style>
  <w:style w:type="character" w:customStyle="1" w:styleId="ab">
    <w:name w:val="批注文字 字符"/>
    <w:basedOn w:val="a0"/>
    <w:link w:val="aa"/>
    <w:uiPriority w:val="99"/>
    <w:semiHidden/>
    <w:rsid w:val="005E3EDA"/>
  </w:style>
  <w:style w:type="paragraph" w:styleId="ac">
    <w:name w:val="annotation subject"/>
    <w:basedOn w:val="aa"/>
    <w:next w:val="aa"/>
    <w:link w:val="ad"/>
    <w:uiPriority w:val="99"/>
    <w:semiHidden/>
    <w:unhideWhenUsed/>
    <w:rsid w:val="005E3EDA"/>
    <w:rPr>
      <w:b/>
      <w:bCs/>
    </w:rPr>
  </w:style>
  <w:style w:type="character" w:customStyle="1" w:styleId="ad">
    <w:name w:val="批注主题 字符"/>
    <w:basedOn w:val="ab"/>
    <w:link w:val="ac"/>
    <w:uiPriority w:val="99"/>
    <w:semiHidden/>
    <w:rsid w:val="005E3EDA"/>
    <w:rPr>
      <w:b/>
      <w:bCs/>
    </w:rPr>
  </w:style>
  <w:style w:type="paragraph" w:styleId="ae">
    <w:name w:val="Balloon Text"/>
    <w:basedOn w:val="a"/>
    <w:link w:val="af"/>
    <w:uiPriority w:val="99"/>
    <w:semiHidden/>
    <w:unhideWhenUsed/>
    <w:rsid w:val="002165DF"/>
    <w:rPr>
      <w:sz w:val="18"/>
      <w:szCs w:val="18"/>
    </w:rPr>
  </w:style>
  <w:style w:type="character" w:customStyle="1" w:styleId="af">
    <w:name w:val="批注框文本 字符"/>
    <w:basedOn w:val="a0"/>
    <w:link w:val="ae"/>
    <w:uiPriority w:val="99"/>
    <w:semiHidden/>
    <w:rsid w:val="002165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457106">
      <w:bodyDiv w:val="1"/>
      <w:marLeft w:val="0"/>
      <w:marRight w:val="0"/>
      <w:marTop w:val="0"/>
      <w:marBottom w:val="0"/>
      <w:divBdr>
        <w:top w:val="none" w:sz="0" w:space="0" w:color="auto"/>
        <w:left w:val="none" w:sz="0" w:space="0" w:color="auto"/>
        <w:bottom w:val="none" w:sz="0" w:space="0" w:color="auto"/>
        <w:right w:val="none" w:sz="0" w:space="0" w:color="auto"/>
      </w:divBdr>
    </w:div>
    <w:div w:id="1256866635">
      <w:bodyDiv w:val="1"/>
      <w:marLeft w:val="0"/>
      <w:marRight w:val="0"/>
      <w:marTop w:val="0"/>
      <w:marBottom w:val="0"/>
      <w:divBdr>
        <w:top w:val="none" w:sz="0" w:space="0" w:color="auto"/>
        <w:left w:val="none" w:sz="0" w:space="0" w:color="auto"/>
        <w:bottom w:val="none" w:sz="0" w:space="0" w:color="auto"/>
        <w:right w:val="none" w:sz="0" w:space="0" w:color="auto"/>
      </w:divBdr>
      <w:divsChild>
        <w:div w:id="1309431959">
          <w:marLeft w:val="0"/>
          <w:marRight w:val="240"/>
          <w:marTop w:val="0"/>
          <w:marBottom w:val="0"/>
          <w:divBdr>
            <w:top w:val="none" w:sz="0" w:space="0" w:color="auto"/>
            <w:left w:val="none" w:sz="0" w:space="0" w:color="auto"/>
            <w:bottom w:val="none" w:sz="0" w:space="0" w:color="auto"/>
            <w:right w:val="none" w:sz="0" w:space="0" w:color="auto"/>
          </w:divBdr>
          <w:divsChild>
            <w:div w:id="226846903">
              <w:marLeft w:val="0"/>
              <w:marRight w:val="0"/>
              <w:marTop w:val="0"/>
              <w:marBottom w:val="0"/>
              <w:divBdr>
                <w:top w:val="none" w:sz="0" w:space="0" w:color="auto"/>
                <w:left w:val="none" w:sz="0" w:space="0" w:color="auto"/>
                <w:bottom w:val="none" w:sz="0" w:space="0" w:color="auto"/>
                <w:right w:val="none" w:sz="0" w:space="0" w:color="auto"/>
              </w:divBdr>
            </w:div>
          </w:divsChild>
        </w:div>
        <w:div w:id="1919241790">
          <w:marLeft w:val="0"/>
          <w:marRight w:val="0"/>
          <w:marTop w:val="0"/>
          <w:marBottom w:val="0"/>
          <w:divBdr>
            <w:top w:val="none" w:sz="0" w:space="0" w:color="auto"/>
            <w:left w:val="none" w:sz="0" w:space="0" w:color="auto"/>
            <w:bottom w:val="none" w:sz="0" w:space="0" w:color="auto"/>
            <w:right w:val="none" w:sz="0" w:space="0" w:color="auto"/>
          </w:divBdr>
          <w:divsChild>
            <w:div w:id="71633350">
              <w:marLeft w:val="0"/>
              <w:marRight w:val="0"/>
              <w:marTop w:val="0"/>
              <w:marBottom w:val="0"/>
              <w:divBdr>
                <w:top w:val="none" w:sz="0" w:space="0" w:color="auto"/>
                <w:left w:val="none" w:sz="0" w:space="0" w:color="auto"/>
                <w:bottom w:val="none" w:sz="0" w:space="0" w:color="auto"/>
                <w:right w:val="none" w:sz="0" w:space="0" w:color="auto"/>
              </w:divBdr>
              <w:divsChild>
                <w:div w:id="1829441434">
                  <w:marLeft w:val="0"/>
                  <w:marRight w:val="0"/>
                  <w:marTop w:val="0"/>
                  <w:marBottom w:val="0"/>
                  <w:divBdr>
                    <w:top w:val="none" w:sz="0" w:space="0" w:color="auto"/>
                    <w:left w:val="none" w:sz="0" w:space="0" w:color="auto"/>
                    <w:bottom w:val="none" w:sz="0" w:space="0" w:color="auto"/>
                    <w:right w:val="none" w:sz="0" w:space="0" w:color="auto"/>
                  </w:divBdr>
                  <w:divsChild>
                    <w:div w:id="120429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鞠治成</dc:creator>
  <cp:keywords/>
  <dc:description/>
  <cp:lastModifiedBy>Microsoft</cp:lastModifiedBy>
  <cp:revision>5</cp:revision>
  <cp:lastPrinted>2023-04-24T01:15:00Z</cp:lastPrinted>
  <dcterms:created xsi:type="dcterms:W3CDTF">2023-04-24T00:54:00Z</dcterms:created>
  <dcterms:modified xsi:type="dcterms:W3CDTF">2023-04-24T02:28:00Z</dcterms:modified>
</cp:coreProperties>
</file>